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2F" w:rsidRPr="00BF092F" w:rsidRDefault="00BF092F" w:rsidP="00BF092F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BF092F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На пути к жизненному успеху 6 класс</w:t>
      </w:r>
    </w:p>
    <w:p w:rsidR="00BF092F" w:rsidRPr="00BF092F" w:rsidRDefault="00BF092F" w:rsidP="00BF092F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BF092F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На пути к жизненному успеху для учащихся 6 класса. Тест содержит 2 варианта по 8 заданий и предназначен для проверки знаний по теме Человек в социальном измерении.</w:t>
      </w:r>
    </w:p>
    <w:p w:rsidR="00BF092F" w:rsidRPr="00BF092F" w:rsidRDefault="00BF092F" w:rsidP="00BF092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BF092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привычка в первую очередь поможет достичь успеха в жизни?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 содержательному отдыху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 труду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 материальному благополучию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 ограничению всех жизненных потребностей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 Продвижение в какой-либо сфере деятельности -это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формирование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развитие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служба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карьера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задача стоит перед каждым в юности?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выбор профессии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удовлетворение потребностей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материальная забота о семье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участие в межличностных отношениях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объяснение понятию </w:t>
        </w:r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самоопределение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О самоопределении может говорить тот, кто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нашёл дело по душе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отдыхает от забот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читает интересную книгу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получил премию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Деятельность человека, направленная на создание новых, не существовавших ранее духовных и материальных ценно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стей, — это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умение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творчество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познание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Для достижения успеха в труде важно такое качество, как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неорганизованность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целеустремлённость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лень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неаккуратность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 разочарованию в выбранной профессии может привес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 неправильная самооценка.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Жизненному успеху могут способствовать здоровье, по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мощь и поддержка близких людей, стечение обстоя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тельств.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Виды трудовой деятельности в современном мире неиз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менны.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Умственный труд легче физического.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Самореализация — это стремление достичь материаль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ного успеха.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схеме.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0"/>
        <w:gridCol w:w="15720"/>
        <w:gridCol w:w="6810"/>
        <w:gridCol w:w="4916"/>
      </w:tblGrid>
      <w:tr w:rsidR="00BF092F" w:rsidRPr="00BF092F" w:rsidTr="00BF092F">
        <w:trPr>
          <w:trHeight w:val="831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lang w:eastAsia="ru-RU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5" name="Прямоугольник 5" descr="https://avatars.mds.yandex.net/get-direct/50261/op87VJYR19ZU1rXPl3hPOA/wx600">
                        <a:hlinkClick xmlns:a="http://schemas.openxmlformats.org/drawingml/2006/main" r:id="rId5" tgtFrame="&quot;_blank&quot;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alt="Описание: https://avatars.mds.yandex.net/get-direct/50261/op87VJYR19ZU1rXPl3hPOA/wx600" href="https://an.yandex.ru/count/CZY9OikDXBW50142CP3KMrm00000EDYd7a02I09Wl0Xe173kZj-01u01wA3fYW680RozkAGwa07Qu8U7CfW1qlRyuZEW0SBeWOSog07AzVpYCxW1y9ZQh1l00GB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9597485057&amp;stat-id=6&amp;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hyperlink r:id="rId6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2019-games.ru/стартовый-приз</w:t>
              </w:r>
            </w:hyperlink>
            <w:hyperlink r:id="rId7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2019-games.ru/стартовый-приз</w:t>
              </w:r>
            </w:hyperlink>
            <w:hyperlink r:id="rId8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Онлайн игра 18+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18+</w:t>
            </w:r>
            <w:hyperlink r:id="rId9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Онлайн игра 18+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18+Дождались! Новая ММОРПГ для русских, которую ждали 4 года</w:t>
            </w:r>
            <w:hyperlink r:id="rId10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ММОРПГ 2019</w:t>
              </w:r>
            </w:hyperlink>
            <w:hyperlink r:id="rId11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Русская игра</w:t>
              </w:r>
            </w:hyperlink>
            <w:hyperlink r:id="rId12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Стартовый бонус</w:t>
              </w:r>
            </w:hyperlink>
            <w:hyperlink r:id="rId13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Свободная регистрация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 рекламу:Не интересуюсь этой темой / Уже купилНавязчивое и надоелоСомнительного содержания или спамМешает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BF092F" w:rsidRPr="00BF092F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F092F" w:rsidRPr="00BF092F" w:rsidRDefault="00BF092F" w:rsidP="00BF092F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F092F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4" name="Прямоугольник 4" descr="https://avatars.mds.yandex.net/get-direct/51109/UakkgLdVrPtrmy8zfgRiPA/y300">
                        <a:hlinkClick xmlns:a="http://schemas.openxmlformats.org/drawingml/2006/main" r:id="rId14" tgtFrame="&quot;_blank&quot;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Описание: https://avatars.mds.yandex.net/get-direct/51109/UakkgLdVrPtrmy8zfgRiPA/y300" href="https://an.yandex.ru/count/CZY9Ohu_jfW501S2CP3KMrm00000EDYd7a02I09Wl0Xe172Stg710O01gx2Pi0E80T2YmQKHa07UzxdS1vW1ufgiwWgW0TptkTm7g06eaQpg2hW1XkIuzWV00GB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9597485057&amp;stat-id=6&amp;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  <w:hyperlink r:id="rId15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urgaps.ru/</w:t>
              </w:r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Обществознание</w:t>
              </w:r>
            </w:hyperlink>
            <w:hyperlink r:id="rId16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urgaps.ru/</w:t>
              </w:r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Обществознание</w:t>
              </w:r>
            </w:hyperlink>
            <w:hyperlink r:id="rId17" w:tgtFrame="_blank" w:history="1"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Образование</w:t>
              </w:r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 обществознанию?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18" w:tgtFrame="_blank" w:history="1"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Образование</w:t>
              </w:r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 обществознанию?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Курсы </w:t>
            </w:r>
            <w:r w:rsidRPr="00BF092F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учителя обществознания</w:t>
            </w:r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через Интернет. 1,5-9 мес. Получите диплом!</w:t>
            </w:r>
            <w:hyperlink r:id="rId19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Дистанционные курсы</w:t>
              </w:r>
            </w:hyperlink>
            <w:hyperlink r:id="rId20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Как поступить</w:t>
              </w:r>
            </w:hyperlink>
            <w:hyperlink r:id="rId21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Лицензия и документы</w:t>
              </w:r>
            </w:hyperlink>
            <w:hyperlink r:id="rId22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Отзывы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 рекламу:Не интересуюсь этой темой / Уже купилНавязчивое и надоелоСомнительного содержания или спамМешает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BF092F" w:rsidRPr="00BF092F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F092F" w:rsidRPr="00BF092F" w:rsidRDefault="00BF092F" w:rsidP="00BF092F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F092F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4286250" cy="3223260"/>
                  <wp:effectExtent l="0" t="0" r="0" b="0"/>
                  <wp:docPr id="3" name="Рисунок 3" descr="https://avatars.mds.yandex.net/get-direct/210697/hTsumdQnWmXTJlsAloaKww/x450">
                    <a:hlinkClick xmlns:a="http://schemas.openxmlformats.org/drawingml/2006/main" r:id="rId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direct/210697/hTsumdQnWmXTJlsAloaKww/x450">
                            <a:hlinkClick r:id="rId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322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potterman.ru/Гарри-Поттер-Росмэн</w:t>
              </w:r>
            </w:hyperlink>
            <w:hyperlink r:id="rId26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potterman.ru/Гарри-Поттер-Росмэн</w:t>
              </w:r>
            </w:hyperlink>
            <w:hyperlink r:id="rId27" w:tgtFrame="_blank" w:history="1"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Фантастические Твари</w:t>
              </w:r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— Скидка 40%!!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18+</w:t>
            </w:r>
            <w:hyperlink r:id="rId28" w:tgtFrame="_blank" w:history="1"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Фантастические Твари</w:t>
              </w:r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— Скидка 40%!!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18+Новая </w:t>
            </w:r>
            <w:r w:rsidRPr="00BF092F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книга</w:t>
            </w:r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о мире Гарри Поттера!! Порадуйте себя и Своих любимых!!</w:t>
            </w:r>
            <w:hyperlink r:id="rId29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Каталог книг</w:t>
              </w:r>
            </w:hyperlink>
            <w:hyperlink r:id="rId30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Наши преимущества</w:t>
              </w:r>
            </w:hyperlink>
            <w:hyperlink r:id="rId31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Вконтакте</w:t>
              </w:r>
            </w:hyperlink>
            <w:hyperlink r:id="rId32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Instagram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 рекламу:Не интересуюсь этой темой / Уже купилНавязчивое и надоелоСомнительного содержания или спамМешает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BF092F" w:rsidRPr="00BF092F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F092F" w:rsidRPr="00BF092F" w:rsidRDefault="00BF092F" w:rsidP="00BF092F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F092F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857500" cy="2857500"/>
                  <wp:effectExtent l="0" t="0" r="0" b="0"/>
                  <wp:docPr id="2" name="Рисунок 2" descr="https://avatars.mds.yandex.net/get-direct/28208/jwuOeWps4YStigkXCP15Xw/y300">
                    <a:hlinkClick xmlns:a="http://schemas.openxmlformats.org/drawingml/2006/main" r:id="rId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direct/28208/jwuOeWps4YStigkXCP15Xw/y300">
                            <a:hlinkClick r:id="rId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ensonline.ru</w:t>
              </w:r>
            </w:hyperlink>
            <w:hyperlink r:id="rId36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ensonline.ru</w:t>
              </w:r>
            </w:hyperlink>
            <w:hyperlink r:id="rId37" w:tgtFrame="_blank" w:history="1"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Ментальная арифметика</w:t>
              </w:r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педагогов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38" w:tgtFrame="_blank" w:history="1">
              <w:r w:rsidRPr="00BF092F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Ментальная арифметика</w:t>
              </w:r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педагогов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Дистанционные курсы для педагогов. Оставьте заявку на пробное бесплатное занятие!</w:t>
            </w:r>
            <w:hyperlink r:id="rId39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Гарантированное обучение</w:t>
              </w:r>
            </w:hyperlink>
            <w:hyperlink r:id="rId40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Обучающие материалы</w:t>
              </w:r>
            </w:hyperlink>
            <w:hyperlink r:id="rId41" w:tgtFrame="_blank" w:history="1">
              <w:r w:rsidRPr="00BF092F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Доступные цены</w:t>
              </w:r>
            </w:hyperlink>
            <w:r w:rsidRPr="00BF092F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 рекламу:Не интересуюсь этой темой / Уже купилНавязчивое и надоелоСомнительного содержания или спамМешает просмотру контента</w:t>
            </w:r>
          </w:p>
          <w:tbl>
            <w:tblPr>
              <w:tblW w:w="33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BF092F" w:rsidRPr="00BF092F">
              <w:trPr>
                <w:trHeight w:val="330"/>
                <w:tblCellSpacing w:w="15" w:type="dxa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F092F" w:rsidRPr="00BF092F" w:rsidRDefault="00BF092F" w:rsidP="00BF092F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F092F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F092F" w:rsidRPr="00BF092F" w:rsidRDefault="00BF092F" w:rsidP="00BF092F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</w:tr>
    </w:tbl>
    <w:p w:rsidR="00BF092F" w:rsidRPr="00BF092F" w:rsidRDefault="00BF092F" w:rsidP="00BF092F">
      <w:pPr>
        <w:shd w:val="clear" w:color="auto" w:fill="FFFFFF"/>
        <w:spacing w:line="300" w:lineRule="atLeast"/>
        <w:jc w:val="center"/>
        <w:textAlignment w:val="baseline"/>
        <w:rPr>
          <w:ins w:id="32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33" w:author="Unknown">
        <w:r w:rsidRPr="00BF092F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BF092F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BF092F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r w:rsidRPr="00BF092F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Яндекс.Директ</w:t>
        </w:r>
        <w:r w:rsidRPr="00BF092F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000500" cy="982980"/>
            <wp:effectExtent l="0" t="0" r="0" b="7620"/>
            <wp:docPr id="1" name="Рисунок 1" descr="Тест по обществознанию На пути к жизненному успеху 1 вариант 8 задание схе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ест по обществознанию На пути к жизненному успеху 1 вариант 8 задание схема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92F" w:rsidRPr="00BF092F" w:rsidRDefault="00BF092F" w:rsidP="00BF092F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5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6" w:author="Unknown">
        <w:r w:rsidRPr="00BF092F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3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8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какой пословице говорится об одной из важнейших при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вычек, которая приносит человеку жизненный успех?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3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0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Без труда не вынешь и рыбку из пруда.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Насильно мил не будешь.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Кто нужды не видал, тот и счастья не знает.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Злого любить — себя губить.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2.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Объект, который удовлетворяет потребности людей, прино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сит пользу, доставляет удовольствие, -это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деньги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благо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имущество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опыт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задача стоит перед каждым вступающим в самостоя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тельную жизнь человеком?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забота о внешности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общение со сверстниками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удовлетворение потребностей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профессиональное определение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объяснение понятию </w:t>
        </w:r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самореализация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О самореализации может в первую очередь говорить тот, кто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поступил в высшее учебное заведение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стремится любой ценой к материальному благополучию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считает, что все его планы претворятся в жизнь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нашел призвание в соответствии со своими склонностя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 и способностями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Деятельность человека, результатом которой является от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крытие новых способов решения каких-либо задач, — это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навык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труд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творчество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мастерство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Для достижения успеха в труде помехой будет такое качест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во, как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воля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упорство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организованность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лень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 Запишите цифры, под которыми они указаны.</w:t>
        </w:r>
      </w:ins>
    </w:p>
    <w:p w:rsidR="00BF092F" w:rsidRPr="00BF092F" w:rsidRDefault="00BF092F" w:rsidP="00BF092F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Философ Диоген считал, что материальное благополу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чие — цель и смысл жизни.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Творчество можно проявлять только при занятиях умст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венным трудом.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 выборе профессии важно учитывать не только свои склонности и интересы, но и общественные потребности.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Успех в труде приходит не сразу.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Самоопределение -это стремление достичь высокого уровня жизни.</w:t>
        </w:r>
      </w:ins>
    </w:p>
    <w:p w:rsidR="00BF092F" w:rsidRPr="00BF092F" w:rsidRDefault="00BF092F" w:rsidP="00BF092F">
      <w:pPr>
        <w:shd w:val="clear" w:color="auto" w:fill="FFFFFF"/>
        <w:spacing w:after="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BF092F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4"/>
        <w:gridCol w:w="10536"/>
      </w:tblGrid>
      <w:tr w:rsidR="00BF092F" w:rsidRPr="00BF092F" w:rsidTr="00BF092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092F" w:rsidRPr="00BF092F" w:rsidRDefault="00BF092F" w:rsidP="00BF092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092F">
              <w:rPr>
                <w:rFonts w:ascii="inherit" w:eastAsia="Times New Roman" w:hAnsi="inherit" w:cs="Segoe UI"/>
                <w:b/>
                <w:bCs/>
                <w:color w:val="555555"/>
                <w:sz w:val="26"/>
                <w:szCs w:val="26"/>
                <w:bdr w:val="none" w:sz="0" w:space="0" w:color="auto" w:frame="1"/>
                <w:lang w:eastAsia="ru-RU"/>
              </w:rPr>
              <w:t>Физический труд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092F" w:rsidRPr="00BF092F" w:rsidRDefault="00BF092F" w:rsidP="00BF092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092F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Деятельность, связанная с приложением мускульных усилий человека</w:t>
            </w:r>
          </w:p>
        </w:tc>
      </w:tr>
      <w:tr w:rsidR="00BF092F" w:rsidRPr="00BF092F" w:rsidTr="00BF092F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092F" w:rsidRPr="00BF092F" w:rsidRDefault="00BF092F" w:rsidP="00BF092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092F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__________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BF092F" w:rsidRPr="00BF092F" w:rsidRDefault="00BF092F" w:rsidP="00BF092F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BF092F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Мыслительная деятельность</w:t>
            </w:r>
          </w:p>
        </w:tc>
      </w:tr>
    </w:tbl>
    <w:p w:rsidR="00BF092F" w:rsidRPr="00BF092F" w:rsidRDefault="00BF092F" w:rsidP="00BF092F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BF092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На пути к жизненному успеху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F092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8-физический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F092F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7-34</w:t>
        </w:r>
        <w:r w:rsidRPr="00BF092F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8-умственный труд</w:t>
        </w:r>
      </w:ins>
    </w:p>
    <w:p w:rsidR="00E60D4D" w:rsidRDefault="00E60D4D">
      <w:bookmarkStart w:id="69" w:name="_GoBack"/>
      <w:bookmarkEnd w:id="69"/>
    </w:p>
    <w:sectPr w:rsidR="00E6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79"/>
    <w:rsid w:val="00764479"/>
    <w:rsid w:val="00BF092F"/>
    <w:rsid w:val="00E6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09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9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9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F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092F"/>
  </w:style>
  <w:style w:type="paragraph" w:styleId="a3">
    <w:name w:val="Normal (Web)"/>
    <w:basedOn w:val="a"/>
    <w:uiPriority w:val="99"/>
    <w:semiHidden/>
    <w:unhideWhenUsed/>
    <w:rsid w:val="00BF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092F"/>
    <w:rPr>
      <w:b/>
      <w:bCs/>
    </w:rPr>
  </w:style>
  <w:style w:type="character" w:styleId="a5">
    <w:name w:val="Hyperlink"/>
    <w:basedOn w:val="a0"/>
    <w:uiPriority w:val="99"/>
    <w:semiHidden/>
    <w:unhideWhenUsed/>
    <w:rsid w:val="00BF092F"/>
    <w:rPr>
      <w:color w:val="0000FF"/>
      <w:u w:val="single"/>
    </w:rPr>
  </w:style>
  <w:style w:type="paragraph" w:customStyle="1" w:styleId="sertxt">
    <w:name w:val="sertxt"/>
    <w:basedOn w:val="a"/>
    <w:rsid w:val="00BF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09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9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9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F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092F"/>
  </w:style>
  <w:style w:type="paragraph" w:styleId="a3">
    <w:name w:val="Normal (Web)"/>
    <w:basedOn w:val="a"/>
    <w:uiPriority w:val="99"/>
    <w:semiHidden/>
    <w:unhideWhenUsed/>
    <w:rsid w:val="00BF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092F"/>
    <w:rPr>
      <w:b/>
      <w:bCs/>
    </w:rPr>
  </w:style>
  <w:style w:type="character" w:styleId="a5">
    <w:name w:val="Hyperlink"/>
    <w:basedOn w:val="a0"/>
    <w:uiPriority w:val="99"/>
    <w:semiHidden/>
    <w:unhideWhenUsed/>
    <w:rsid w:val="00BF092F"/>
    <w:rPr>
      <w:color w:val="0000FF"/>
      <w:u w:val="single"/>
    </w:rPr>
  </w:style>
  <w:style w:type="paragraph" w:customStyle="1" w:styleId="sertxt">
    <w:name w:val="sertxt"/>
    <w:basedOn w:val="a"/>
    <w:rsid w:val="00BF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7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0120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4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45991115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CZY9OikDXBW50142CP3KMrm00000EDYd7a02I09Wl0Xe173kZj-01u01wA3fYW680RozkAGwa07Qu8U7CfW1qlRyuZEW0SBeWOSog07AzVpYCxW1y9ZQh1l00GB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13" Type="http://schemas.openxmlformats.org/officeDocument/2006/relationships/hyperlink" Target="https://an.yandex.ru/count/CZY9Oln3eoK50142CP3KMrm00000EDYd7a02I09Wl0Xe173kZj-01u01wA3fYW680RozkAGwa07Qu8U7CfW1qlRyuZEW0SBeWOSog07AzVpYCxW1y9ZQh1l00Hx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18" Type="http://schemas.openxmlformats.org/officeDocument/2006/relationships/hyperlink" Target="https://an.yandex.ru/count/CZY9Ohu_jfW501S2CP3KMrm00000EDYd7a02I09Wl0Xe172Stg710O01gx2Pi0E80T2YmQKHa07UzxdS1vW1ufgiwWgW0TptkTm7g06eaQpg2hW1XkIuzWV00GB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26" Type="http://schemas.openxmlformats.org/officeDocument/2006/relationships/hyperlink" Target="https://an.yandex.ru/count/CZY9OZ3iFfm501C2CP3KMrm00000EDYd7a02I09Wl0Xe172EpUc02801d_6Y_GM80Sotb_qfa07AuAki9PW1gkgmjoIW0OwwZgmbg07svh2t9BW1hD6RdHR00GB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39" Type="http://schemas.openxmlformats.org/officeDocument/2006/relationships/hyperlink" Target="https://an.yandex.ru/count/CZY9OaTi86a501K2CP3KMrm00000EDYd7a02I09Wl0Xe173ChvpI1u01g-s6jWU80TpbWz4na07KW8N8BPW1giZM-ogW0TQ0XSWjg06eoDRxAhW1ZeApy1Z00Gp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8523743233&amp;stat-id=6&amp;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n.yandex.ru/count/CZY9OW7ah0e501S2CP3KMrm00000EDYd7a02I09Wl0Xe172Stg710O01gx2Pi0E80T2YmQKHa07UzxdS1vW1ufgiwWgW0TptkTm7g06eaQpg2hW1XkIuzWV00KR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34" Type="http://schemas.openxmlformats.org/officeDocument/2006/relationships/image" Target="media/image2.jpeg"/><Relationship Id="rId42" Type="http://schemas.openxmlformats.org/officeDocument/2006/relationships/image" Target="media/image3.png"/><Relationship Id="rId7" Type="http://schemas.openxmlformats.org/officeDocument/2006/relationships/hyperlink" Target="https://an.yandex.ru/count/CZY9OikDXBW50142CP3KMrm00000EDYd7a02I09Wl0Xe173kZj-01u01wA3fYW680RozkAGwa07Qu8U7CfW1qlRyuZEW0SBeWOSog07AzVpYCxW1y9ZQh1l00GB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12" Type="http://schemas.openxmlformats.org/officeDocument/2006/relationships/hyperlink" Target="https://an.yandex.ru/count/CZY9OaLEKuy50142CP3KMrm00000EDYd7a02I09Wl0Xe173kZj-01u01wA3fYW680RozkAGwa07Qu8U7CfW1qlRyuZEW0SBeWOSog07AzVpYCxW1y9ZQh1l00HJ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17" Type="http://schemas.openxmlformats.org/officeDocument/2006/relationships/hyperlink" Target="https://an.yandex.ru/count/CZY9Ohu_jfW501S2CP3KMrm00000EDYd7a02I09Wl0Xe172Stg710O01gx2Pi0E80T2YmQKHa07UzxdS1vW1ufgiwWgW0TptkTm7g06eaQpg2hW1XkIuzWV00GB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25" Type="http://schemas.openxmlformats.org/officeDocument/2006/relationships/hyperlink" Target="https://an.yandex.ru/count/CZY9OZ3iFfm501C2CP3KMrm00000EDYd7a02I09Wl0Xe172EpUc02801d_6Y_GM80Sotb_qfa07AuAki9PW1gkgmjoIW0OwwZgmbg07svh2t9BW1hD6RdHR00GB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33" Type="http://schemas.openxmlformats.org/officeDocument/2006/relationships/hyperlink" Target="https://an.yandex.ru/count/CZY9OkKYk20501K2CP3KMrm00000EDYd7a02I09Wl0Xe173ChvpI1u01g-s6jWU80TpbWz4na07KW8N8BPW1giZM-ogW0TQ0XSWjg06eoDRxAhW1ZeApy1Z00GB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9597485057&amp;stat-id=6&amp;" TargetMode="External"/><Relationship Id="rId38" Type="http://schemas.openxmlformats.org/officeDocument/2006/relationships/hyperlink" Target="https://an.yandex.ru/count/CZY9OkKYk20501K2CP3KMrm00000EDYd7a02I09Wl0Xe173ChvpI1u01g-s6jWU80TpbWz4na07KW8N8BPW1giZM-ogW0TQ0XSWjg06eoDRxAhW1ZeApy1Z00GB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8523743233&amp;stat-id=6&amp;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an.yandex.ru/count/CZY9Ohu_jfW501S2CP3KMrm00000EDYd7a02I09Wl0Xe172Stg710O01gx2Pi0E80T2YmQKHa07UzxdS1vW1ufgiwWgW0TptkTm7g06eaQpg2hW1XkIuzWV00GB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20" Type="http://schemas.openxmlformats.org/officeDocument/2006/relationships/hyperlink" Target="https://an.yandex.ru/count/CZY9OXRTdka501S2CP3KMrm00000EDYd7a02I09Wl0Xe172Stg710O01gx2Pi0E80T2YmQKHa07UzxdS1vW1ufgiwWgW0TptkTm7g06eaQpg2hW1XkIuzWV00KB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29" Type="http://schemas.openxmlformats.org/officeDocument/2006/relationships/hyperlink" Target="https://an.yandex.ru/count/CZY9OYg1TtC501C2CP3KMrm00000EDYd7a02I09Wl0Xe172EpUc02801d_6Y_GM80Sotb_qfa07AuAki9PW1gkgmjoIW0OwwZgmbg07svh2t9BW1hD6RdHR00Jx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41" Type="http://schemas.openxmlformats.org/officeDocument/2006/relationships/hyperlink" Target="https://an.yandex.ru/count/CZY9OkhFSIS501K2CP3KMrm00000EDYd7a02I09Wl0Xe173ChvpI1u01g-s6jWU80TpbWz4na07KW8N8BPW1giZM-ogW0TQ0XSWjg06eoDRxAhW1ZeApy1Z00HJ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8523743233&amp;stat-id=6&amp;" TargetMode="External"/><Relationship Id="rId1" Type="http://schemas.openxmlformats.org/officeDocument/2006/relationships/styles" Target="styles.xml"/><Relationship Id="rId6" Type="http://schemas.openxmlformats.org/officeDocument/2006/relationships/hyperlink" Target="https://an.yandex.ru/count/CZY9OikDXBW50142CP3KMrm00000EDYd7a02I09Wl0Xe173kZj-01u01wA3fYW680RozkAGwa07Qu8U7CfW1qlRyuZEW0SBeWOSog07AzVpYCxW1y9ZQh1l00GB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11" Type="http://schemas.openxmlformats.org/officeDocument/2006/relationships/hyperlink" Target="https://an.yandex.ru/count/CZY9OWeSCyi50142CP3KMrm00000EDYd7a02I09Wl0Xe173kZj-01u01wA3fYW680RozkAGwa07Qu8U7CfW1qlRyuZEW0SBeWOSog07AzVpYCxW1y9ZQh1l00H3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24" Type="http://schemas.openxmlformats.org/officeDocument/2006/relationships/image" Target="media/image1.jpeg"/><Relationship Id="rId32" Type="http://schemas.openxmlformats.org/officeDocument/2006/relationships/hyperlink" Target="https://an.yandex.ru/count/CZY9OiudU0C501C2CP3KMrm00000EDYd7a02I09Wl0Xe172EpUc02801d_6Y_GM80Sotb_qfa07AuAki9PW1gkgmjoIW0OwwZgmbg07svh2t9BW1hD6RdHR00LR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37" Type="http://schemas.openxmlformats.org/officeDocument/2006/relationships/hyperlink" Target="https://an.yandex.ru/count/CZY9OkKYk20501K2CP3KMrm00000EDYd7a02I09Wl0Xe173ChvpI1u01g-s6jWU80TpbWz4na07KW8N8BPW1giZM-ogW0TQ0XSWjg06eoDRxAhW1ZeApy1Z00GB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8523743233&amp;stat-id=6&amp;" TargetMode="External"/><Relationship Id="rId40" Type="http://schemas.openxmlformats.org/officeDocument/2006/relationships/hyperlink" Target="https://an.yandex.ru/count/CZY9OjY05he501K2CP3KMrm00000EDYd7a02I09Wl0Xe173ChvpI1u01g-s6jWU80TpbWz4na07KW8N8BPW1giZM-ogW0TQ0XSWjg06eoDRxAhW1ZeApy1Z00H3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8523743233&amp;stat-id=6&amp;" TargetMode="External"/><Relationship Id="rId5" Type="http://schemas.openxmlformats.org/officeDocument/2006/relationships/hyperlink" Target="https://an.yandex.ru/count/CZY9OikDXBW50142CP3KMrm00000EDYd7a02I09Wl0Xe173kZj-01u01wA3fYW680RozkAGwa07Qu8U7CfW1qlRyuZEW0SBeWOSog07AzVpYCxW1y9ZQh1l00GB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9597485057&amp;stat-id=6&amp;" TargetMode="External"/><Relationship Id="rId15" Type="http://schemas.openxmlformats.org/officeDocument/2006/relationships/hyperlink" Target="https://an.yandex.ru/count/CZY9Ohu_jfW501S2CP3KMrm00000EDYd7a02I09Wl0Xe172Stg710O01gx2Pi0E80T2YmQKHa07UzxdS1vW1ufgiwWgW0TptkTm7g06eaQpg2hW1XkIuzWV00GB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23" Type="http://schemas.openxmlformats.org/officeDocument/2006/relationships/hyperlink" Target="https://an.yandex.ru/count/CZY9OZ3iFfm501C2CP3KMrm00000EDYd7a02I09Wl0Xe172EpUc02801d_6Y_GM80Sotb_qfa07AuAki9PW1gkgmjoIW0OwwZgmbg07svh2t9BW1hD6RdHR00GB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9597485057&amp;stat-id=6&amp;" TargetMode="External"/><Relationship Id="rId28" Type="http://schemas.openxmlformats.org/officeDocument/2006/relationships/hyperlink" Target="https://an.yandex.ru/count/CZY9OZ3iFfm501C2CP3KMrm00000EDYd7a02I09Wl0Xe172EpUc02801d_6Y_GM80Sotb_qfa07AuAki9PW1gkgmjoIW0OwwZgmbg07svh2t9BW1hD6RdHR00GB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36" Type="http://schemas.openxmlformats.org/officeDocument/2006/relationships/hyperlink" Target="https://an.yandex.ru/count/CZY9OkKYk20501K2CP3KMrm00000EDYd7a02I09Wl0Xe173ChvpI1u01g-s6jWU80TpbWz4na07KW8N8BPW1giZM-ogW0TQ0XSWjg06eoDRxAhW1ZeApy1Z00GB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8523743233&amp;stat-id=6&amp;" TargetMode="External"/><Relationship Id="rId10" Type="http://schemas.openxmlformats.org/officeDocument/2006/relationships/hyperlink" Target="https://an.yandex.ru/count/CZY9OZtI55O50142CP3KMrm00000EDYd7a02I09Wl0Xe173kZj-01u01wA3fYW680RozkAGwa07Qu8U7CfW1qlRyuZEW0SBeWOSog07AzVpYCxW1y9ZQh1l00Gp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19" Type="http://schemas.openxmlformats.org/officeDocument/2006/relationships/hyperlink" Target="https://an.yandex.ru/count/CZY9Oc9PlIa501S2CP3KMrm00000EDYd7a02I09Wl0Xe172Stg710O01gx2Pi0E80T2YmQKHa07UzxdS1vW1ufgiwWgW0TptkTm7g06eaQpg2hW1XkIuzWV00Jx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31" Type="http://schemas.openxmlformats.org/officeDocument/2006/relationships/hyperlink" Target="https://an.yandex.ru/count/CZY9OXvRvAq501C2CP3KMrm00000EDYd7a02I09Wl0Xe172EpUc02801d_6Y_GM80Sotb_qfa07AuAki9PW1gkgmjoIW0OwwZgmbg07svh2t9BW1hD6RdHR00KR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CZY9OikDXBW50142CP3KMrm00000EDYd7a02I09Wl0Xe173kZj-01u01wA3fYW680RozkAGwa07Qu8U7CfW1qlRyuZEW0SBeWOSog07AzVpYCxW1y9ZQh1l00GBO0OxLaXVW0UQ9ynFe0Mxu0VZXthu1Y086e0AyowWNkGAU97u5AHSDG_02gzE5uGlu0eA0W820z6Me0mom0mIu1Fy1w0JK0lW4dfqNY0MUdHUG1VA-7Q05Yui7g0NqymMm1VJp1RW5tBy7m0NyfHt81R6v1z05bDG2u0LOy0K1c0Q2qApp3g06EAW6ECa6Hfnkq-MVjrVH1aOmf4hcdxTNsGO0003mZm000Aa7ANTiD78jlmMm1u20a0pG1mBO1mRW1uOA-0S2W0W1q0YwYe21m9200k08tgNK2u0A0S4A00000000y3_O2WBW2e29UlWAWBKOY0iCgWiGFpsku2bt003b1JyuI8450C0BWAC5o0k0r9C1sGifTsmqSYs_1UWBdfqNy0i6Y0puuTw-0UWC6vWDpF94u0q2YGu00000003mFv0Em8Gzc0x6kBgRtVpdsrUW3i24FR0E0Q4F00000000y3-e3wdkWT29hilV1TaF4NEnLpSRy3_W3m604AZwfnEG4DkZd_owpCsBUPeG2H400000003mF_WG180H18WH0P0H0Q4H00000000y3-e4S24FG00?test-tag=448188523743233&amp;stat-id=6&amp;" TargetMode="External"/><Relationship Id="rId14" Type="http://schemas.openxmlformats.org/officeDocument/2006/relationships/hyperlink" Target="https://an.yandex.ru/count/CZY9Ohu_jfW501S2CP3KMrm00000EDYd7a02I09Wl0Xe172Stg710O01gx2Pi0E80T2YmQKHa07UzxdS1vW1ufgiwWgW0TptkTm7g06eaQpg2hW1XkIuzWV00GB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9597485057&amp;stat-id=6&amp;" TargetMode="External"/><Relationship Id="rId22" Type="http://schemas.openxmlformats.org/officeDocument/2006/relationships/hyperlink" Target="https://an.yandex.ru/count/CZY9Obq0PuO501S2CP3KMrm00000EDYd7a02I09Wl0Xe172Stg710O01gx2Pi0E80T2YmQKHa07UzxdS1vW1ufgiwWgW0TptkTm7g06eaQpg2hW1XkIuzWV00LRO0RIZuGRW0TgHlmRe0HRu0Tw9thu1Y086e0B8xjuJkGAU97u5AHSDG_02gzE5uGlu0eA0W820z6MW0mIe0mom0mIu1Fy1w0J80VW4geuZY0MgZYEG1UEZAA05aziAg0NGzWYm1T3s2BW5vPuAm0NphXN81QYt1T05bu84u0LIy0K1c0Q2qApp3g06EAW6ECa6Hfnkq-MVjrVH1aOmf4hcdxTNsGO0003mZm000Aa7ANTiD78jlmMm1u20a0pG1mBO1mRW1uOA-0S2W0W1q0YwYe21m9200k08fBVl2O0A0S4A00000000y3_O2WBW2e29UlWAWBKOY0iCgWiGFpsku2bt003b1JyuI8450C0BWAC5o0k0r9C1sGifTsmqSYs_1UWBgeuZy0i6Y0pUYTw-0UWC6vWDpF94u0q2YGu00000002mFf0Em8Gzc0x6kBgRtVpdsrUW3i24FR0E0Q4F00000000y3-e3wdkWT29hilV1TaFqCc8uRSf_Z_W3m604AhuhmUG4DkZd_owpCsBUPeG2H400000003mFyWG1FWG180H18WH0P0H0Q4H00000000y3-e4S24FG00?test-tag=448188523743233&amp;stat-id=6&amp;" TargetMode="External"/><Relationship Id="rId27" Type="http://schemas.openxmlformats.org/officeDocument/2006/relationships/hyperlink" Target="https://an.yandex.ru/count/CZY9OZ3iFfm501C2CP3KMrm00000EDYd7a02I09Wl0Xe172EpUc02801d_6Y_GM80Sotb_qfa07AuAki9PW1gkgmjoIW0OwwZgmbg07svh2t9BW1hD6RdHR00GB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30" Type="http://schemas.openxmlformats.org/officeDocument/2006/relationships/hyperlink" Target="https://an.yandex.ru/count/CZY9OiVyGAO501C2CP3KMrm00000EDYd7a02I09Wl0Xe172EpUc02801d_6Y_GM80Sotb_qfa07AuAki9PW1gkgmjoIW0OwwZgmbg07svh2t9BW1hD6RdHR00KBO0PwksH3W0RI4YGZe0Nxu0U35thu1Y086e0B0ojiLkGAU97u5AHSDG_02gzE5uGlu0eA0W820z6MW0mQe0mom0mIu1Fy1w0JK0VW4_UeUY0NzwXwG1T798w05bRG9g0MywmUm1Rph1xW5seK9m0MhcXF81O3n1D05nyC3u0LOy0K1c0QSwyv9e0Oug0OuoGP6d6xJvP-tLz46HZ2aIkQVjrVP1W000F2F0000gGSfTsmqSYs_1R07W82G3D070jW71k07XWhu1mA0207G2BgAW860a802u0YWvUqAW0e1mGe00000003mFzWA0k0AW8bw-0g0jHY82mog2n0_FQxWANS00EK5FpX8WGK0m0k0emN82u3Kam7P2obtR3HoBRy5w0lzwXxm2mQ83E35thu1w0mRc0tCyaJW3GA93W000000070za0x0X3sO3iQukflT_EVRLw0Em8Gzi0u1eGy00000003mFwWFgUw1q8ckozy5sG-nQN4_7gFzF-0F0O0GuglF3f0GswEV_BhCpOjvcX094G0000000F0_-104W144Y141a141eH400000003mFwWHm8Gz?test-tag=448188523743233&amp;stat-id=6&amp;" TargetMode="External"/><Relationship Id="rId35" Type="http://schemas.openxmlformats.org/officeDocument/2006/relationships/hyperlink" Target="https://an.yandex.ru/count/CZY9OkKYk20501K2CP3KMrm00000EDYd7a02I09Wl0Xe173ChvpI1u01g-s6jWU80TpbWz4na07KW8N8BPW1giZM-ogW0TQ0XSWjg06eoDRxAhW1ZeApy1Z00GBO0SRxrHFW0VJqdH7e0NZu0PJLthu1Y086e0BAg_mMkGAU97u5AHSDG_02gzE5uGlu0eA0W820z6MW0mYe0mom0mIu1Fy1w0Ic0VW4-FeUY0Nu-XwG1UV78Q05mD4og0M7cosm1OURBRW5ae4nm0MuY3381R2OHj05iSK3u0LOy0K1c0Qup8OHe0Oug0OuoGP6d6xJvP-tLz46HZ2aIkQVjrVP1W000F2F0000gGSfTsmqSYs_1R07W82G3D070jW71k07d0Ru1mA0207G2BgAW870a802u0ZbbRuBW0e1mGe00000003mFzWA0k0AW8bw-0g0qmw82mog2n0_FQxWANS00EK5FpX8WGK0m0k0emN82u3Kam7P2obtR3HoBRy5w0lu-Xxm2mQ839JLthu1w0mRc0tCyaJW3GA93W000000030ya0x0X3sO3iQukflT_EVRLw0Ea4wm3W6X3m0000000F0_g0-fxe7GYQxBtmNP3o7MNpNXL-O_u0y1W12_xTiGa13Rev_ykipDYtcQ40aH00000000y3_840Ju40I04GI84G6G4G6X4G0000000F0_g170X3q0?test-tag=448188523743233&amp;stat-id=6&amp;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4500</Words>
  <Characters>25652</Characters>
  <Application>Microsoft Office Word</Application>
  <DocSecurity>0</DocSecurity>
  <Lines>213</Lines>
  <Paragraphs>60</Paragraphs>
  <ScaleCrop>false</ScaleCrop>
  <Company/>
  <LinksUpToDate>false</LinksUpToDate>
  <CharactersWithSpaces>30092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2019-02-07T06:48:00Z</dcterms:created>
  <dcterms:modified xsi:type="dcterms:W3CDTF">2019-02-07T06:49:00Z</dcterms:modified>
</cp:coreProperties>
</file>